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1C4" w:rsidRDefault="005F41C4" w:rsidP="005F41C4">
      <w:pPr>
        <w:ind w:left="523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</w:t>
      </w:r>
    </w:p>
    <w:p w:rsidR="005F41C4" w:rsidRDefault="005F41C4" w:rsidP="005F41C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</w:t>
      </w:r>
      <w:r w:rsidR="005460A4">
        <w:rPr>
          <w:sz w:val="28"/>
          <w:szCs w:val="28"/>
          <w:lang w:val="uk-UA"/>
        </w:rPr>
        <w:t xml:space="preserve"> голови</w:t>
      </w:r>
      <w:ins w:id="0" w:author="РПЛ Черкащина" w:date="2020-03-05T09:10:00Z">
        <w:r w:rsidR="005460A4">
          <w:rPr>
            <w:sz w:val="28"/>
            <w:szCs w:val="28"/>
            <w:lang w:val="uk-UA"/>
          </w:rPr>
          <w:t xml:space="preserve"> </w:t>
        </w:r>
      </w:ins>
    </w:p>
    <w:p w:rsidR="005F41C4" w:rsidRDefault="005F41C4" w:rsidP="005F41C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F41C4" w:rsidRPr="005F41C4" w:rsidRDefault="005F41C4" w:rsidP="005F41C4">
      <w:pPr>
        <w:ind w:left="59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01502" w:rsidRPr="00F01502">
        <w:rPr>
          <w:sz w:val="28"/>
          <w:szCs w:val="28"/>
          <w:u w:val="single"/>
          <w:lang w:val="uk-UA"/>
        </w:rPr>
        <w:t>05.03.2020</w:t>
      </w:r>
      <w:r w:rsidR="00F015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F01502" w:rsidRPr="00F01502">
        <w:rPr>
          <w:sz w:val="28"/>
          <w:szCs w:val="28"/>
          <w:u w:val="single"/>
          <w:lang w:val="uk-UA"/>
        </w:rPr>
        <w:t>76-р</w:t>
      </w:r>
    </w:p>
    <w:p w:rsidR="005F41C4" w:rsidRDefault="005F41C4" w:rsidP="005F41C4">
      <w:pPr>
        <w:rPr>
          <w:sz w:val="28"/>
          <w:szCs w:val="28"/>
          <w:lang w:val="uk-UA"/>
        </w:rPr>
      </w:pPr>
    </w:p>
    <w:p w:rsidR="005F41C4" w:rsidRDefault="005F41C4" w:rsidP="005F41C4">
      <w:pPr>
        <w:rPr>
          <w:sz w:val="28"/>
          <w:szCs w:val="28"/>
          <w:lang w:val="uk-UA"/>
        </w:rPr>
      </w:pPr>
    </w:p>
    <w:p w:rsidR="005F41C4" w:rsidRDefault="005F41C4" w:rsidP="005F41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ПЕРЕЛІК</w:t>
      </w:r>
    </w:p>
    <w:p w:rsidR="005460A4" w:rsidRDefault="005F41C4" w:rsidP="005F41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комунальних некомерційних підприємств спільної власності</w:t>
      </w:r>
    </w:p>
    <w:p w:rsidR="005460A4" w:rsidRDefault="005F41C4" w:rsidP="005F41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територіальних громад сіл, селищ, міст Черкаської області,</w:t>
      </w:r>
    </w:p>
    <w:p w:rsidR="005F41C4" w:rsidRDefault="005F41C4" w:rsidP="005F41C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яким затверджено фінансові плани на 2020 рік</w:t>
      </w:r>
    </w:p>
    <w:p w:rsidR="005F41C4" w:rsidRDefault="005F41C4" w:rsidP="005F41C4">
      <w:pPr>
        <w:rPr>
          <w:sz w:val="28"/>
          <w:szCs w:val="28"/>
          <w:lang w:val="uk-UA"/>
        </w:rPr>
      </w:pPr>
    </w:p>
    <w:p w:rsidR="006B2460" w:rsidRDefault="006B2460" w:rsidP="005F41C4">
      <w:pPr>
        <w:rPr>
          <w:sz w:val="28"/>
          <w:szCs w:val="28"/>
          <w:lang w:val="uk-UA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"/>
        <w:gridCol w:w="8647"/>
      </w:tblGrid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з/п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Назва підприємства</w:t>
            </w:r>
          </w:p>
        </w:tc>
      </w:tr>
      <w:tr w:rsidR="005F41C4" w:rsidRPr="005460A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5F41C4" w:rsidP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</w:t>
            </w:r>
            <w:r w:rsidR="0080685C" w:rsidRPr="00801D31">
              <w:rPr>
                <w:sz w:val="28"/>
                <w:szCs w:val="28"/>
                <w:lang w:val="uk-UA"/>
              </w:rPr>
              <w:t>е</w:t>
            </w:r>
            <w:r w:rsidRPr="00801D31">
              <w:rPr>
                <w:sz w:val="28"/>
                <w:szCs w:val="28"/>
                <w:lang w:val="uk-UA"/>
              </w:rPr>
              <w:t xml:space="preserve"> некомерційн</w:t>
            </w:r>
            <w:r w:rsidR="0080685C" w:rsidRPr="00801D31">
              <w:rPr>
                <w:sz w:val="28"/>
                <w:szCs w:val="28"/>
                <w:lang w:val="uk-UA"/>
              </w:rPr>
              <w:t>е</w:t>
            </w:r>
            <w:r w:rsidRPr="00801D31">
              <w:rPr>
                <w:sz w:val="28"/>
                <w:szCs w:val="28"/>
                <w:lang w:val="uk-UA"/>
              </w:rPr>
              <w:t xml:space="preserve"> підприємств</w:t>
            </w:r>
            <w:r w:rsidR="0080685C" w:rsidRPr="00801D31">
              <w:rPr>
                <w:sz w:val="28"/>
                <w:szCs w:val="28"/>
                <w:lang w:val="uk-UA"/>
              </w:rPr>
              <w:t>о</w:t>
            </w:r>
            <w:r w:rsidRPr="00801D31">
              <w:rPr>
                <w:sz w:val="28"/>
                <w:szCs w:val="28"/>
                <w:lang w:val="uk-UA"/>
              </w:rPr>
              <w:t xml:space="preserve"> «Черкаський обласний протитуберкульозний диспансер Черкаської обласної ради»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5F41C4" w:rsidRPr="00801D31">
              <w:rPr>
                <w:sz w:val="28"/>
                <w:szCs w:val="28"/>
                <w:lang w:val="uk-UA"/>
              </w:rPr>
              <w:t>«</w:t>
            </w:r>
            <w:r w:rsidR="005F41C4" w:rsidRPr="00801D31">
              <w:rPr>
                <w:sz w:val="28"/>
                <w:szCs w:val="28"/>
                <w:shd w:val="clear" w:color="auto" w:fill="FFFFFF"/>
              </w:rPr>
              <w:t>Черкаський обласний центр планування сім’ї та репродукції людини Черкаської обласної ради</w:t>
            </w:r>
            <w:r w:rsidR="005F41C4"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 xml:space="preserve">Комунальне некомерційне підприємство </w:t>
            </w:r>
            <w:r w:rsidR="005F41C4" w:rsidRPr="00801D31">
              <w:rPr>
                <w:sz w:val="28"/>
                <w:szCs w:val="28"/>
                <w:lang w:val="uk-UA"/>
              </w:rPr>
              <w:t>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Черкаська обласна стоматологічна поліклініка Черкаської обласної ради</w:t>
            </w:r>
            <w:r w:rsidR="005F41C4"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Черкаська обласна психіатрична лікарня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 w:rsidP="005460A4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«Обласний центр екстреної медичної допомоги та медицини катастроф Черкаської облас</w:t>
            </w:r>
            <w:r w:rsidR="005460A4">
              <w:rPr>
                <w:sz w:val="28"/>
                <w:szCs w:val="28"/>
                <w:lang w:val="uk-UA"/>
              </w:rPr>
              <w:t>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«Обласний дитячий протитуберкульозний санаторій «Руська Поляна» Черкаської обласної ради»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«Черкаський обласний дитячий карді</w:t>
            </w:r>
            <w:r w:rsidR="005460A4">
              <w:rPr>
                <w:sz w:val="28"/>
                <w:szCs w:val="28"/>
                <w:lang w:val="uk-UA"/>
              </w:rPr>
              <w:t>о</w:t>
            </w:r>
            <w:r w:rsidRPr="00801D31">
              <w:rPr>
                <w:sz w:val="28"/>
                <w:szCs w:val="28"/>
                <w:lang w:val="uk-UA"/>
              </w:rPr>
              <w:t>ревматологі</w:t>
            </w:r>
            <w:r w:rsidR="005460A4">
              <w:rPr>
                <w:sz w:val="28"/>
                <w:szCs w:val="28"/>
                <w:lang w:val="uk-UA"/>
              </w:rPr>
              <w:t>ч</w:t>
            </w:r>
            <w:r w:rsidRPr="00801D31">
              <w:rPr>
                <w:sz w:val="28"/>
                <w:szCs w:val="28"/>
                <w:lang w:val="uk-UA"/>
              </w:rPr>
              <w:t>ний санаторій «Городище» Черкаської обласної ради»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 w:rsidP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«Черкаський обласний центр громадського здоров’я Черкаської обласної ради»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 w:rsidP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«Черкаська обласна станція переливання крові Черкаської обласної ради»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Черкаський обласний шкірно-венерологічний диспансер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Черкаський обласний клінічний госпіталь ветеранів війни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685C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«Черкаський обласний дитячий багатопрофільний санаторій «Сосновий Бір» Черкаської обласної ради»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A4" w:rsidRPr="00801D31" w:rsidRDefault="0080685C" w:rsidP="006B2460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="00801D31" w:rsidRPr="00801D31">
              <w:rPr>
                <w:sz w:val="28"/>
                <w:szCs w:val="28"/>
                <w:shd w:val="clear" w:color="auto" w:fill="FFFFFF"/>
              </w:rPr>
              <w:t>Черкаський обласний психоневрологічний диспансер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14.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1D31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Черкаська обласна дитяча лікарня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1D31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Черкаський обласний онкологічний диспансер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1D31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Черкаський обласний наркологічний диспансер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1D31" w:rsidP="00801D31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 xml:space="preserve">Черкаський обласний кардіологічний центр </w:t>
            </w:r>
            <w:r w:rsidRPr="00801D31">
              <w:rPr>
                <w:sz w:val="28"/>
                <w:szCs w:val="28"/>
                <w:shd w:val="clear" w:color="auto" w:fill="FFFFFF"/>
                <w:lang w:val="uk-UA"/>
              </w:rPr>
              <w:t>Ч</w:t>
            </w:r>
            <w:r w:rsidRPr="00801D31">
              <w:rPr>
                <w:sz w:val="28"/>
                <w:szCs w:val="28"/>
                <w:shd w:val="clear" w:color="auto" w:fill="FFFFFF"/>
              </w:rPr>
              <w:t>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</w:p>
        </w:tc>
      </w:tr>
      <w:tr w:rsidR="005F41C4" w:rsidTr="00801D3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Default="005F41C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C4" w:rsidRPr="00801D31" w:rsidRDefault="00801D31">
            <w:pPr>
              <w:jc w:val="both"/>
              <w:rPr>
                <w:sz w:val="28"/>
                <w:szCs w:val="28"/>
                <w:lang w:val="uk-UA"/>
              </w:rPr>
            </w:pPr>
            <w:r w:rsidRPr="00801D31">
              <w:rPr>
                <w:sz w:val="28"/>
                <w:szCs w:val="28"/>
                <w:lang w:val="uk-UA"/>
              </w:rPr>
              <w:t>Комунальне некомерційне підприємство «</w:t>
            </w:r>
            <w:r w:rsidRPr="00801D31">
              <w:rPr>
                <w:sz w:val="28"/>
                <w:szCs w:val="28"/>
                <w:shd w:val="clear" w:color="auto" w:fill="FFFFFF"/>
              </w:rPr>
              <w:t>Черкаська обласна лікарня Черкаської обласної ради</w:t>
            </w:r>
            <w:r w:rsidRPr="00801D31">
              <w:rPr>
                <w:sz w:val="28"/>
                <w:szCs w:val="28"/>
                <w:lang w:val="uk-UA"/>
              </w:rPr>
              <w:t>»</w:t>
            </w:r>
            <w:bookmarkStart w:id="1" w:name="_GoBack"/>
            <w:bookmarkEnd w:id="1"/>
          </w:p>
        </w:tc>
      </w:tr>
    </w:tbl>
    <w:p w:rsidR="005F41C4" w:rsidRDefault="005F41C4" w:rsidP="005F41C4">
      <w:pPr>
        <w:rPr>
          <w:sz w:val="28"/>
          <w:szCs w:val="28"/>
          <w:lang w:val="uk-UA"/>
        </w:rPr>
      </w:pPr>
    </w:p>
    <w:p w:rsidR="005F41C4" w:rsidRDefault="005F41C4" w:rsidP="005F41C4">
      <w:pPr>
        <w:rPr>
          <w:sz w:val="28"/>
          <w:szCs w:val="28"/>
          <w:lang w:val="uk-UA"/>
        </w:rPr>
      </w:pPr>
    </w:p>
    <w:p w:rsidR="005F41C4" w:rsidRDefault="005F41C4" w:rsidP="005F41C4">
      <w:pPr>
        <w:rPr>
          <w:sz w:val="28"/>
          <w:szCs w:val="28"/>
          <w:lang w:val="uk-UA"/>
        </w:rPr>
      </w:pPr>
    </w:p>
    <w:p w:rsidR="005F41C4" w:rsidRDefault="005F41C4" w:rsidP="005F41C4">
      <w:pPr>
        <w:rPr>
          <w:sz w:val="28"/>
          <w:szCs w:val="28"/>
          <w:lang w:val="uk-UA"/>
        </w:rPr>
      </w:pPr>
    </w:p>
    <w:p w:rsidR="005F41C4" w:rsidRDefault="005F41C4" w:rsidP="005F41C4">
      <w:pPr>
        <w:rPr>
          <w:sz w:val="28"/>
          <w:szCs w:val="28"/>
          <w:lang w:val="uk-UA"/>
        </w:rPr>
      </w:pPr>
    </w:p>
    <w:p w:rsidR="005F41C4" w:rsidRDefault="005F41C4" w:rsidP="005F41C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Керівник секретаріату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Б. ПАНІЩЕВ</w:t>
      </w:r>
    </w:p>
    <w:sectPr w:rsidR="005F41C4" w:rsidSect="005460A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4D8B" w:rsidRDefault="00034D8B" w:rsidP="005460A4">
      <w:r>
        <w:separator/>
      </w:r>
    </w:p>
  </w:endnote>
  <w:endnote w:type="continuationSeparator" w:id="1">
    <w:p w:rsidR="00034D8B" w:rsidRDefault="00034D8B" w:rsidP="005460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4D8B" w:rsidRDefault="00034D8B" w:rsidP="005460A4">
      <w:r>
        <w:separator/>
      </w:r>
    </w:p>
  </w:footnote>
  <w:footnote w:type="continuationSeparator" w:id="1">
    <w:p w:rsidR="00034D8B" w:rsidRDefault="00034D8B" w:rsidP="005460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745130"/>
      <w:docPartObj>
        <w:docPartGallery w:val="Page Numbers (Top of Page)"/>
        <w:docPartUnique/>
      </w:docPartObj>
    </w:sdtPr>
    <w:sdtContent>
      <w:p w:rsidR="005460A4" w:rsidRDefault="00360B47">
        <w:pPr>
          <w:pStyle w:val="a5"/>
          <w:jc w:val="center"/>
        </w:pPr>
        <w:fldSimple w:instr=" PAGE   \* MERGEFORMAT ">
          <w:r w:rsidR="00F01502">
            <w:rPr>
              <w:noProof/>
            </w:rPr>
            <w:t>2</w:t>
          </w:r>
        </w:fldSimple>
      </w:p>
    </w:sdtContent>
  </w:sdt>
  <w:p w:rsidR="005460A4" w:rsidRDefault="005460A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6703"/>
    <w:rsid w:val="00034D8B"/>
    <w:rsid w:val="00360B47"/>
    <w:rsid w:val="005460A4"/>
    <w:rsid w:val="005F41C4"/>
    <w:rsid w:val="006B2460"/>
    <w:rsid w:val="00801D31"/>
    <w:rsid w:val="0080685C"/>
    <w:rsid w:val="009C6DDE"/>
    <w:rsid w:val="00D56703"/>
    <w:rsid w:val="00F01502"/>
    <w:rsid w:val="00F0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1D3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1D31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460A4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6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460A4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460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63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E62B7-5F70-4A92-8038-66A160BB5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2020-03-05T07:18:00Z</cp:lastPrinted>
  <dcterms:created xsi:type="dcterms:W3CDTF">2020-03-05T07:18:00Z</dcterms:created>
  <dcterms:modified xsi:type="dcterms:W3CDTF">2020-03-05T11:10:00Z</dcterms:modified>
</cp:coreProperties>
</file>